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F4782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del w:id="0" w:author="Chválová Marika Ing." w:date="2025-08-14T09:37:00Z">
        <w:r w:rsidRPr="00545759" w:rsidDel="00F84730">
          <w:rPr>
            <w:rFonts w:ascii="Arial" w:hAnsi="Arial" w:cs="Arial"/>
            <w:sz w:val="22"/>
          </w:rPr>
          <w:delText>Martin Vrba</w:delText>
        </w:r>
      </w:del>
      <w:ins w:id="1" w:author="Chválová Marika Ing." w:date="2025-08-14T09:37:00Z">
        <w:r w:rsidR="00F84730">
          <w:rPr>
            <w:rFonts w:ascii="Arial" w:hAnsi="Arial" w:cs="Arial"/>
            <w:sz w:val="22"/>
          </w:rPr>
          <w:t>Svatava Maradová</w:t>
        </w:r>
        <w:r w:rsidR="00704AF0">
          <w:rPr>
            <w:rFonts w:ascii="Arial" w:hAnsi="Arial" w:cs="Arial"/>
            <w:sz w:val="22"/>
          </w:rPr>
          <w:t>, MBA</w:t>
        </w:r>
      </w:ins>
    </w:p>
    <w:p w14:paraId="6C17123B" w14:textId="2B9214C5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ins w:id="2" w:author="Chválová Marika Ing." w:date="2025-08-14T09:37:00Z">
        <w:r w:rsidR="00704AF0">
          <w:rPr>
            <w:rFonts w:ascii="Arial" w:hAnsi="Arial" w:cs="Arial"/>
            <w:sz w:val="22"/>
          </w:rPr>
          <w:t>ka</w:t>
        </w:r>
      </w:ins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3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3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CD885" w14:textId="77777777" w:rsidR="005C1615" w:rsidRDefault="005C1615" w:rsidP="00763C66">
      <w:pPr>
        <w:spacing w:after="0" w:line="240" w:lineRule="auto"/>
      </w:pPr>
      <w:r>
        <w:separator/>
      </w:r>
    </w:p>
  </w:endnote>
  <w:endnote w:type="continuationSeparator" w:id="0">
    <w:p w14:paraId="1D280D0C" w14:textId="77777777" w:rsidR="005C1615" w:rsidRDefault="005C161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31668" w14:textId="77777777" w:rsidR="005C1615" w:rsidRDefault="005C1615" w:rsidP="00763C66">
      <w:pPr>
        <w:spacing w:after="0" w:line="240" w:lineRule="auto"/>
      </w:pPr>
      <w:r>
        <w:separator/>
      </w:r>
    </w:p>
  </w:footnote>
  <w:footnote w:type="continuationSeparator" w:id="0">
    <w:p w14:paraId="0198BDEC" w14:textId="77777777" w:rsidR="005C1615" w:rsidRDefault="005C161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4534F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4" w:author="Chválová Marika Ing." w:date="2023-08-22T08:08:00Z">
      <w:r w:rsidR="00E31780">
        <w:t xml:space="preserve"> 8</w:t>
      </w:r>
    </w:ins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válová Marika Ing.">
    <w15:presenceInfo w15:providerId="AD" w15:userId="S::m.chvalova@spucr.cz::ea3abcee-fdd8-4367-9d09-0022b4e944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244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4B02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1615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04AF0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1780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4730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4</cp:revision>
  <dcterms:created xsi:type="dcterms:W3CDTF">2025-08-14T07:36:00Z</dcterms:created>
  <dcterms:modified xsi:type="dcterms:W3CDTF">2025-08-14T07:37:00Z</dcterms:modified>
</cp:coreProperties>
</file>